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A2B4A5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ins w:id="1" w:author="Chválová Marika Ing." w:date="2022-08-18T08:55:00Z">
      <w:r w:rsidR="0011731C" w:rsidRPr="0011731C">
        <w:t>6</w:t>
      </w:r>
    </w:ins>
    <w:ins w:id="2" w:author="Chválová Marika Ing." w:date="2022-08-18T08:54:00Z">
      <w:r w:rsidR="0011731C" w:rsidRPr="0011731C">
        <w:t xml:space="preserve"> </w:t>
      </w:r>
    </w:ins>
    <w:r w:rsidR="003243D2" w:rsidRPr="0011731C">
      <w:t xml:space="preserve"> 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hválová Marika Ing.">
    <w15:presenceInfo w15:providerId="AD" w15:userId="S::m.chvalova@spucr.cz::ea3abcee-fdd8-4367-9d09-0022b4e944d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1731C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Chválová Marika Ing.</cp:lastModifiedBy>
  <cp:revision>2</cp:revision>
  <dcterms:created xsi:type="dcterms:W3CDTF">2022-08-18T06:56:00Z</dcterms:created>
  <dcterms:modified xsi:type="dcterms:W3CDTF">2022-08-18T06:56:00Z</dcterms:modified>
</cp:coreProperties>
</file>